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19" w:rsidRDefault="006D5B19" w:rsidP="00C662C8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RANGE!A2:C48"/>
      <w:bookmarkStart w:id="2" w:name="_GoBack"/>
      <w:bookmarkEnd w:id="2"/>
      <w:ins w:id="3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C662C8" w:rsidRPr="00A47C2A" w:rsidRDefault="00C662C8" w:rsidP="00C662C8">
      <w:pPr>
        <w:rPr>
          <w:rFonts w:ascii="Times New Roman" w:hAnsi="Times New Roman" w:cs="Times New Roman"/>
          <w:sz w:val="20"/>
          <w:szCs w:val="20"/>
        </w:rPr>
      </w:pPr>
      <w:r w:rsidRPr="00A47C2A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B1761F">
        <w:rPr>
          <w:rFonts w:ascii="Times New Roman" w:hAnsi="Times New Roman" w:cs="Times New Roman"/>
          <w:b/>
          <w:bCs/>
          <w:sz w:val="20"/>
          <w:szCs w:val="20"/>
        </w:rPr>
        <w:t>03</w:t>
      </w:r>
      <w:r w:rsidR="007F6772">
        <w:rPr>
          <w:rFonts w:ascii="Times New Roman" w:hAnsi="Times New Roman" w:cs="Times New Roman"/>
          <w:b/>
          <w:bCs/>
          <w:sz w:val="20"/>
          <w:szCs w:val="20"/>
        </w:rPr>
        <w:t>.</w:t>
      </w:r>
      <w:bookmarkEnd w:id="1"/>
      <w:r w:rsidRPr="00A47C2A">
        <w:rPr>
          <w:rFonts w:ascii="Times New Roman" w:hAnsi="Times New Roman" w:cs="Times New Roman"/>
          <w:b/>
          <w:bCs/>
          <w:sz w:val="20"/>
          <w:szCs w:val="20"/>
        </w:rPr>
        <w:t xml:space="preserve"> - Off Balance-sheet items</w:t>
      </w:r>
      <w:r w:rsidR="002425D1" w:rsidRPr="00A47C2A">
        <w:rPr>
          <w:rFonts w:ascii="Times New Roman" w:hAnsi="Times New Roman" w:cs="Times New Roman"/>
          <w:b/>
          <w:bCs/>
          <w:sz w:val="20"/>
          <w:szCs w:val="20"/>
        </w:rPr>
        <w:t xml:space="preserve"> - List of unlimited guarantees provided by the undertaking</w:t>
      </w:r>
      <w:r w:rsidR="00083C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83CBD" w:rsidRPr="0062030D">
        <w:rPr>
          <w:rFonts w:ascii="Times New Roman" w:hAnsi="Times New Roman" w:cs="Times New Roman"/>
          <w:b/>
          <w:bCs/>
          <w:sz w:val="20"/>
          <w:szCs w:val="20"/>
        </w:rPr>
        <w:t>(old BS-C1B)</w:t>
      </w:r>
    </w:p>
    <w:p w:rsidR="00E738D1" w:rsidRPr="00A47C2A" w:rsidRDefault="00E738D1" w:rsidP="00E738D1">
      <w:pPr>
        <w:rPr>
          <w:rFonts w:ascii="Times New Roman" w:hAnsi="Times New Roman" w:cs="Times New Roman"/>
          <w:bCs/>
          <w:sz w:val="20"/>
          <w:szCs w:val="20"/>
        </w:rPr>
      </w:pPr>
      <w:r w:rsidRPr="00A47C2A">
        <w:rPr>
          <w:rFonts w:ascii="Times New Roman" w:hAnsi="Times New Roman" w:cs="Times New Roman"/>
          <w:bCs/>
          <w:sz w:val="20"/>
          <w:szCs w:val="20"/>
        </w:rPr>
        <w:t>General comment</w:t>
      </w:r>
      <w:r w:rsidR="002E7BE2" w:rsidRPr="00A47C2A">
        <w:rPr>
          <w:rFonts w:ascii="Times New Roman" w:hAnsi="Times New Roman" w:cs="Times New Roman"/>
          <w:bCs/>
          <w:sz w:val="20"/>
          <w:szCs w:val="20"/>
        </w:rPr>
        <w:t>s</w:t>
      </w:r>
      <w:r w:rsidRPr="00A47C2A">
        <w:rPr>
          <w:rFonts w:ascii="Times New Roman" w:hAnsi="Times New Roman" w:cs="Times New Roman"/>
          <w:bCs/>
          <w:sz w:val="20"/>
          <w:szCs w:val="20"/>
        </w:rPr>
        <w:t>:</w:t>
      </w:r>
    </w:p>
    <w:p w:rsidR="004A5D20" w:rsidRDefault="004A5D20" w:rsidP="004A5D20">
      <w:pPr>
        <w:jc w:val="both"/>
        <w:rPr>
          <w:rFonts w:ascii="Times New Roman" w:hAnsi="Times New Roman" w:cs="Times New Roman"/>
          <w:sz w:val="20"/>
          <w:szCs w:val="20"/>
        </w:rPr>
      </w:pPr>
      <w:r w:rsidRPr="0062030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F2C90" w:rsidRDefault="004F2C90" w:rsidP="004F2C9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2E7BE2" w:rsidRPr="00A47C2A" w:rsidRDefault="002E7BE2" w:rsidP="00A47C2A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47C2A">
        <w:rPr>
          <w:rFonts w:ascii="Times New Roman" w:hAnsi="Times New Roman" w:cs="Times New Roman"/>
          <w:bCs/>
          <w:sz w:val="20"/>
          <w:szCs w:val="20"/>
          <w:lang w:val="en-US"/>
        </w:rPr>
        <w:t>As regards the Solvency II value, the instructions define the items from a recognition perspective. Valuation principles are laid down in Directive 2009/138</w:t>
      </w:r>
      <w:r w:rsidRPr="006D5B19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/EC, </w:t>
      </w:r>
      <w:ins w:id="4" w:author="Author">
        <w:r w:rsidR="0081436B" w:rsidRPr="001B7BD9">
          <w:rPr>
            <w:rFonts w:ascii="Times New Roman" w:hAnsi="Times New Roman" w:cs="Times New Roman"/>
            <w:bCs/>
            <w:sz w:val="20"/>
            <w:szCs w:val="20"/>
            <w:rPrChange w:id="5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rPrChange>
          </w:rPr>
          <w:t>Delegated Regulation 2015/35</w:t>
        </w:r>
      </w:ins>
      <w:del w:id="6" w:author="Author">
        <w:r w:rsidR="00A47C2A" w:rsidRPr="006D5B19" w:rsidDel="0081436B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delText>Implementing measures</w:delText>
        </w:r>
      </w:del>
      <w:r w:rsidRPr="006D5B19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5E1B34" w:rsidRPr="002F4DB4" w:rsidRDefault="005E1B34" w:rsidP="005E1B34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54C1">
        <w:rPr>
          <w:rFonts w:ascii="Times New Roman" w:hAnsi="Times New Roman" w:cs="Times New Roman"/>
          <w:sz w:val="20"/>
          <w:szCs w:val="20"/>
        </w:rPr>
        <w:t xml:space="preserve">Unlimited </w:t>
      </w:r>
      <w:r w:rsidRPr="005E1B34">
        <w:rPr>
          <w:rFonts w:ascii="Times New Roman" w:hAnsi="Times New Roman" w:cs="Times New Roman"/>
          <w:sz w:val="20"/>
          <w:szCs w:val="20"/>
        </w:rPr>
        <w:t xml:space="preserve">guarantees refer to guarantees with </w:t>
      </w:r>
      <w:r w:rsidRPr="002F4DB4">
        <w:rPr>
          <w:rFonts w:ascii="Times New Roman" w:hAnsi="Times New Roman" w:cs="Times New Roman"/>
          <w:sz w:val="20"/>
          <w:szCs w:val="20"/>
        </w:rPr>
        <w:t>unlimited amount</w:t>
      </w:r>
      <w:ins w:id="7" w:author="Author">
        <w:r w:rsidR="0064736F">
          <w:rPr>
            <w:rFonts w:ascii="Times New Roman" w:hAnsi="Times New Roman" w:cs="Times New Roman"/>
            <w:sz w:val="20"/>
            <w:szCs w:val="20"/>
          </w:rPr>
          <w:t>,</w:t>
        </w:r>
        <w:r w:rsidR="0064736F" w:rsidRPr="00C35B55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64736F">
          <w:rPr>
            <w:rFonts w:ascii="Times New Roman" w:hAnsi="Times New Roman" w:cs="Times New Roman"/>
            <w:sz w:val="20"/>
            <w:szCs w:val="20"/>
          </w:rPr>
          <w:t>regardless of the date being limited or</w:t>
        </w:r>
      </w:ins>
      <w:del w:id="8" w:author="Author">
        <w:r w:rsidRPr="002F4DB4" w:rsidDel="0064736F">
          <w:rPr>
            <w:rFonts w:ascii="Times New Roman" w:hAnsi="Times New Roman" w:cs="Times New Roman"/>
            <w:sz w:val="20"/>
            <w:szCs w:val="20"/>
          </w:rPr>
          <w:delText xml:space="preserve"> and not with</w:delText>
        </w:r>
      </w:del>
      <w:r w:rsidRPr="002F4DB4">
        <w:rPr>
          <w:rFonts w:ascii="Times New Roman" w:hAnsi="Times New Roman" w:cs="Times New Roman"/>
          <w:sz w:val="20"/>
          <w:szCs w:val="20"/>
        </w:rPr>
        <w:t xml:space="preserve"> unlimited</w:t>
      </w:r>
      <w:del w:id="9" w:author="Author">
        <w:r w:rsidRPr="002F4DB4" w:rsidDel="0064736F">
          <w:rPr>
            <w:rFonts w:ascii="Times New Roman" w:hAnsi="Times New Roman" w:cs="Times New Roman"/>
            <w:sz w:val="20"/>
            <w:szCs w:val="20"/>
          </w:rPr>
          <w:delText xml:space="preserve"> date</w:delText>
        </w:r>
      </w:del>
      <w:r w:rsidRPr="002F4DB4">
        <w:rPr>
          <w:rFonts w:ascii="Times New Roman" w:hAnsi="Times New Roman" w:cs="Times New Roman"/>
          <w:sz w:val="20"/>
          <w:szCs w:val="20"/>
        </w:rPr>
        <w:t>.</w:t>
      </w:r>
    </w:p>
    <w:p w:rsidR="001241FB" w:rsidRPr="00A47C2A" w:rsidRDefault="001241FB" w:rsidP="001241F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47C2A">
        <w:rPr>
          <w:rFonts w:ascii="Times New Roman" w:hAnsi="Times New Roman" w:cs="Times New Roman"/>
          <w:sz w:val="20"/>
          <w:szCs w:val="20"/>
          <w:lang w:val="en-US"/>
        </w:rPr>
        <w:t>The guarantees listed in this template are not reported in S.03.01</w:t>
      </w:r>
      <w:del w:id="10" w:author="Author">
        <w:r w:rsidRPr="00A47C2A" w:rsidDel="00331398">
          <w:rPr>
            <w:rFonts w:ascii="Times New Roman" w:hAnsi="Times New Roman" w:cs="Times New Roman"/>
            <w:sz w:val="20"/>
            <w:szCs w:val="20"/>
            <w:lang w:val="en-US"/>
          </w:rPr>
          <w:delText>.</w:delText>
        </w:r>
        <w:r w:rsidR="00C12742" w:rsidRPr="00A47C2A" w:rsidDel="00331398">
          <w:rPr>
            <w:rFonts w:ascii="Times New Roman" w:hAnsi="Times New Roman" w:cs="Times New Roman"/>
            <w:sz w:val="20"/>
            <w:szCs w:val="20"/>
            <w:lang w:val="en-US"/>
          </w:rPr>
          <w:delText>b</w:delText>
        </w:r>
      </w:del>
      <w:r w:rsidRPr="00A47C2A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369"/>
        <w:gridCol w:w="6169"/>
      </w:tblGrid>
      <w:tr w:rsidR="00FF152F" w:rsidRPr="004A5D20" w:rsidTr="00A47C2A">
        <w:tc>
          <w:tcPr>
            <w:tcW w:w="0" w:type="auto"/>
            <w:noWrap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C662C8" w:rsidRDefault="00E738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E6112" w:rsidRPr="00A47C2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F4DB4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(A1)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guarantee provided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.  This number</w:t>
            </w:r>
            <w:r w:rsidR="00623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attributed by the undertaking, must be unique and consistent over time. It </w:t>
            </w:r>
            <w:r w:rsidR="00D6579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9E6112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(A9B)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Name of receiver of guarantee</w:t>
            </w:r>
          </w:p>
        </w:tc>
        <w:tc>
          <w:tcPr>
            <w:tcW w:w="0" w:type="auto"/>
            <w:hideMark/>
          </w:tcPr>
          <w:p w:rsidR="00C662C8" w:rsidRPr="00A47C2A" w:rsidRDefault="00E738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dentification of the name of the receiver of the guarantee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152F" w:rsidRPr="004A5D20" w:rsidTr="00A47C2A">
        <w:tc>
          <w:tcPr>
            <w:tcW w:w="0" w:type="auto"/>
          </w:tcPr>
          <w:p w:rsidR="007A2445" w:rsidRPr="00A47C2A" w:rsidDel="00F5010C" w:rsidRDefault="009E6112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2445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</w:p>
        </w:tc>
        <w:tc>
          <w:tcPr>
            <w:tcW w:w="0" w:type="auto"/>
          </w:tcPr>
          <w:p w:rsidR="00B1761F" w:rsidDel="00331398" w:rsidRDefault="00083CBD" w:rsidP="00A47C2A">
            <w:pPr>
              <w:spacing w:after="0"/>
              <w:rPr>
                <w:del w:id="11" w:author="Author"/>
                <w:rFonts w:ascii="Times New Roman" w:hAnsi="Times New Roman" w:cs="Times New Roman"/>
                <w:sz w:val="20"/>
                <w:szCs w:val="20"/>
              </w:rPr>
            </w:pPr>
            <w:r w:rsidRPr="007454C1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receiver of guarantee using the </w:t>
            </w:r>
            <w:ins w:id="12" w:author="Author">
              <w:r w:rsidR="00331398">
                <w:rPr>
                  <w:rFonts w:ascii="Times New Roman" w:hAnsi="Times New Roman" w:cs="Times New Roman"/>
                  <w:sz w:val="20"/>
                  <w:szCs w:val="20"/>
                </w:rPr>
                <w:t xml:space="preserve">using the </w:t>
              </w:r>
            </w:ins>
            <w:del w:id="13" w:author="Author">
              <w:r w:rsidDel="00331398">
                <w:rPr>
                  <w:rFonts w:ascii="Times New Roman" w:hAnsi="Times New Roman" w:cs="Times New Roman"/>
                  <w:sz w:val="20"/>
                  <w:szCs w:val="20"/>
                </w:rPr>
                <w:delText>following priority:</w:delText>
              </w:r>
            </w:del>
          </w:p>
          <w:p w:rsidR="00B1761F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del w:id="14" w:author="Author">
              <w:r w:rsidRPr="00A47C2A" w:rsidDel="0033139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- </w:delText>
              </w:r>
            </w:del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del w:id="15" w:author="Author">
              <w:r w:rsidRPr="00A47C2A" w:rsidDel="00331398">
                <w:rPr>
                  <w:rFonts w:ascii="Times New Roman" w:hAnsi="Times New Roman" w:cs="Times New Roman"/>
                  <w:sz w:val="20"/>
                  <w:szCs w:val="20"/>
                </w:rPr>
                <w:delText>;</w:delText>
              </w:r>
            </w:del>
            <w:ins w:id="16" w:author="Author">
              <w:r w:rsidR="00331398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del w:id="17" w:author="Author">
              <w:r w:rsidRPr="00A47C2A" w:rsidDel="00331398">
                <w:rPr>
                  <w:rFonts w:ascii="Times New Roman" w:hAnsi="Times New Roman" w:cs="Times New Roman"/>
                  <w:sz w:val="20"/>
                  <w:szCs w:val="20"/>
                </w:rPr>
                <w:delText>- Interim entity identifier (pre-LEI) if available.</w:delText>
              </w:r>
              <w:r w:rsidRPr="00A47C2A" w:rsidDel="00331398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</w:del>
          </w:p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If none is available this item </w:t>
            </w:r>
            <w:r w:rsidR="00D6579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F152F" w:rsidRPr="004A5D20" w:rsidTr="00A47C2A">
        <w:tc>
          <w:tcPr>
            <w:tcW w:w="0" w:type="auto"/>
          </w:tcPr>
          <w:p w:rsidR="007A2445" w:rsidRPr="00A47C2A" w:rsidDel="00F5010C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7A2445" w:rsidRPr="00A47C2A" w:rsidRDefault="007A2445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Type of code of receiver of guarantee</w:t>
            </w:r>
          </w:p>
        </w:tc>
        <w:tc>
          <w:tcPr>
            <w:tcW w:w="0" w:type="auto"/>
          </w:tcPr>
          <w:p w:rsidR="007A2445" w:rsidRPr="00A47C2A" w:rsidRDefault="007A2445" w:rsidP="00C95B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</w:t>
            </w:r>
            <w:r w:rsidR="000404D8" w:rsidRPr="00A47C2A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83CB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del w:id="18" w:author="Author">
              <w:r w:rsidR="00083CBD" w:rsidDel="00C95B6D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ins w:id="19" w:author="Author">
              <w:r w:rsidR="00C95B6D">
                <w:rPr>
                  <w:rFonts w:ascii="Times New Roman" w:hAnsi="Times New Roman" w:cs="Times New Roman"/>
                  <w:sz w:val="20"/>
                  <w:szCs w:val="20"/>
                </w:rPr>
                <w:t xml:space="preserve">9 - </w:t>
              </w:r>
            </w:ins>
            <w:del w:id="20" w:author="Author">
              <w:r w:rsidR="00083CBD" w:rsidDel="00C95B6D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Pr="00A47C2A" w:rsidDel="00601FA8">
                <w:rPr>
                  <w:rFonts w:ascii="Times New Roman" w:hAnsi="Times New Roman" w:cs="Times New Roman"/>
                  <w:sz w:val="20"/>
                  <w:szCs w:val="20"/>
                </w:rPr>
                <w:delText>- Pre-LEI</w:delText>
              </w:r>
            </w:del>
            <w:ins w:id="21" w:author="Author">
              <w:r w:rsidR="00C95B6D">
                <w:rPr>
                  <w:rFonts w:ascii="Times New Roman" w:hAnsi="Times New Roman" w:cs="Times New Roman"/>
                  <w:sz w:val="20"/>
                  <w:szCs w:val="20"/>
                </w:rPr>
                <w:t>N</w:t>
              </w:r>
              <w:r w:rsidR="00601FA8">
                <w:rPr>
                  <w:rFonts w:ascii="Times New Roman" w:hAnsi="Times New Roman" w:cs="Times New Roman"/>
                  <w:sz w:val="20"/>
                  <w:szCs w:val="20"/>
                </w:rPr>
                <w:t>one</w:t>
              </w:r>
            </w:ins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D241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(D9B)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Receiver of guarantee belonging to the same group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Indication if the receiver of the guarantee belongs to the same group as undertaking</w:t>
            </w:r>
            <w:r w:rsidR="00A2577D" w:rsidRPr="00A257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  <w:t>One of the options in the following closed list shall be used: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F6EE1" w:rsidRPr="00A47C2A">
              <w:rPr>
                <w:rFonts w:ascii="Times New Roman" w:hAnsi="Times New Roman" w:cs="Times New Roman"/>
                <w:sz w:val="20"/>
                <w:szCs w:val="20"/>
              </w:rPr>
              <w:t>1 – Belonging to the same group</w:t>
            </w:r>
            <w:r w:rsidR="00EF6EE1" w:rsidRPr="00A47C2A">
              <w:rPr>
                <w:rFonts w:ascii="Times New Roman" w:hAnsi="Times New Roman" w:cs="Times New Roman"/>
                <w:sz w:val="20"/>
                <w:szCs w:val="20"/>
              </w:rPr>
              <w:br/>
              <w:t>2 – Not belonging to the same group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D241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(B9B)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C662C8" w:rsidRPr="00A47C2A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List of triggering events. One of the options in the following closed list shall be used:</w:t>
            </w:r>
          </w:p>
          <w:p w:rsidR="00C662C8" w:rsidRPr="00A47C2A" w:rsidRDefault="00EF6EE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Bankruptcy filing ISDA credit event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Downgrading by a rating agency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Fall of SCR below a threshold but higher than 100 %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SCR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MCR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Non-payment of a contractual obligation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Fraud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disposal of assets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acquisition of assets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2577D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</w:tr>
      <w:tr w:rsidR="00FF152F" w:rsidRPr="00A2577D" w:rsidTr="00A47C2A">
        <w:tc>
          <w:tcPr>
            <w:tcW w:w="0" w:type="auto"/>
          </w:tcPr>
          <w:p w:rsidR="008B061B" w:rsidRPr="00A47C2A" w:rsidRDefault="008B061B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C0070</w:t>
            </w:r>
          </w:p>
        </w:tc>
        <w:tc>
          <w:tcPr>
            <w:tcW w:w="0" w:type="auto"/>
          </w:tcPr>
          <w:p w:rsidR="008B061B" w:rsidRPr="00A47C2A" w:rsidRDefault="007F393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Estimation of the maximum value of guarantee</w:t>
            </w:r>
          </w:p>
        </w:tc>
        <w:tc>
          <w:tcPr>
            <w:tcW w:w="0" w:type="auto"/>
          </w:tcPr>
          <w:p w:rsidR="008B061B" w:rsidRPr="00A47C2A" w:rsidRDefault="00765E4F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Sum of all possible cash flows if events triggering guarantees were all to happen in relation to guarantees provided by the undertaking to another party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A03A7E" w:rsidRPr="00A47C2A" w:rsidRDefault="00D241D1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061B" w:rsidRPr="00A47C2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A03A7E" w:rsidRPr="00A47C2A" w:rsidDel="00B125CE" w:rsidRDefault="00A03A7E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Specific triggering event(s) of guarantee</w:t>
            </w:r>
          </w:p>
        </w:tc>
        <w:tc>
          <w:tcPr>
            <w:tcW w:w="0" w:type="auto"/>
            <w:hideMark/>
          </w:tcPr>
          <w:p w:rsidR="00A03A7E" w:rsidRPr="00A47C2A" w:rsidRDefault="000C2B79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Description of the triggering event i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>n case undertakings selected “</w:t>
            </w:r>
            <w:ins w:id="22" w:author="Author">
              <w:r w:rsidR="00C95B6D">
                <w:rPr>
                  <w:rFonts w:ascii="Times New Roman" w:hAnsi="Times New Roman" w:cs="Times New Roman"/>
                  <w:sz w:val="20"/>
                  <w:szCs w:val="20"/>
                </w:rPr>
                <w:t xml:space="preserve">0 - </w:t>
              </w:r>
            </w:ins>
            <w:r w:rsidR="00E9198D" w:rsidRPr="00A47C2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ther” for 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item C006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0 “T</w:t>
            </w:r>
            <w:r w:rsidR="00B10F5F" w:rsidRPr="00A47C2A">
              <w:rPr>
                <w:rFonts w:ascii="Times New Roman" w:hAnsi="Times New Roman" w:cs="Times New Roman"/>
                <w:sz w:val="20"/>
                <w:szCs w:val="20"/>
              </w:rPr>
              <w:t>riggering event(s) of guarantee</w:t>
            </w: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FF152F" w:rsidRPr="004A5D20" w:rsidTr="00A47C2A">
        <w:tc>
          <w:tcPr>
            <w:tcW w:w="0" w:type="auto"/>
            <w:hideMark/>
          </w:tcPr>
          <w:p w:rsidR="002F4DB4" w:rsidRDefault="00C662C8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241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241FB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061B" w:rsidRPr="00A47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738D1" w:rsidRPr="00A47C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662C8" w:rsidRPr="00A47C2A" w:rsidRDefault="002F4DB4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(C9B)</w:t>
            </w:r>
          </w:p>
        </w:tc>
        <w:tc>
          <w:tcPr>
            <w:tcW w:w="0" w:type="auto"/>
            <w:hideMark/>
          </w:tcPr>
          <w:p w:rsidR="00C662C8" w:rsidRPr="00A47C2A" w:rsidRDefault="00B125CE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Effective 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>date of guarantee</w:t>
            </w:r>
          </w:p>
        </w:tc>
        <w:tc>
          <w:tcPr>
            <w:tcW w:w="0" w:type="auto"/>
            <w:hideMark/>
          </w:tcPr>
          <w:p w:rsidR="00C662C8" w:rsidRPr="00A47C2A" w:rsidRDefault="00E9198D" w:rsidP="00A47C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7C2A">
              <w:rPr>
                <w:rFonts w:ascii="Times New Roman" w:hAnsi="Times New Roman" w:cs="Times New Roman"/>
                <w:sz w:val="20"/>
                <w:szCs w:val="20"/>
              </w:rPr>
              <w:t>Identify the ISO 8601 (yyyy-mm-dd) code of</w:t>
            </w:r>
            <w:r w:rsidR="00C662C8" w:rsidRPr="00A47C2A">
              <w:rPr>
                <w:rFonts w:ascii="Times New Roman" w:hAnsi="Times New Roman" w:cs="Times New Roman"/>
                <w:sz w:val="20"/>
                <w:szCs w:val="20"/>
              </w:rPr>
              <w:t xml:space="preserve"> the date indicating the start of the guarantee being valid</w:t>
            </w:r>
            <w:r w:rsidR="00EF6E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662C8" w:rsidRPr="00A47C2A" w:rsidRDefault="00C662C8" w:rsidP="00C544BA">
      <w:pPr>
        <w:rPr>
          <w:rFonts w:ascii="Times New Roman" w:hAnsi="Times New Roman" w:cs="Times New Roman"/>
          <w:sz w:val="20"/>
          <w:szCs w:val="20"/>
        </w:rPr>
      </w:pPr>
    </w:p>
    <w:sectPr w:rsidR="00C662C8" w:rsidRPr="00A47C2A" w:rsidSect="0061247F">
      <w:footerReference w:type="default" r:id="rId8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FA" w:rsidRDefault="00AA60FA" w:rsidP="000C2B79">
      <w:pPr>
        <w:spacing w:after="0" w:line="240" w:lineRule="auto"/>
      </w:pPr>
      <w:r>
        <w:separator/>
      </w:r>
    </w:p>
  </w:endnote>
  <w:end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28730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2B79" w:rsidRDefault="000C2B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B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2B79" w:rsidRDefault="000C2B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FA" w:rsidRDefault="00AA60FA" w:rsidP="000C2B79">
      <w:pPr>
        <w:spacing w:after="0" w:line="240" w:lineRule="auto"/>
      </w:pPr>
      <w:r>
        <w:separator/>
      </w:r>
    </w:p>
  </w:footnote>
  <w:foot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662C8"/>
    <w:rsid w:val="000404D8"/>
    <w:rsid w:val="00083CBD"/>
    <w:rsid w:val="000928F4"/>
    <w:rsid w:val="000B0226"/>
    <w:rsid w:val="000C2B79"/>
    <w:rsid w:val="000C3928"/>
    <w:rsid w:val="000D63A0"/>
    <w:rsid w:val="001067B3"/>
    <w:rsid w:val="001241FB"/>
    <w:rsid w:val="00157B79"/>
    <w:rsid w:val="001816BE"/>
    <w:rsid w:val="001B7BD9"/>
    <w:rsid w:val="00230273"/>
    <w:rsid w:val="00233377"/>
    <w:rsid w:val="002425D1"/>
    <w:rsid w:val="002E7BE2"/>
    <w:rsid w:val="002F4DB4"/>
    <w:rsid w:val="00321B8E"/>
    <w:rsid w:val="00331398"/>
    <w:rsid w:val="0034262F"/>
    <w:rsid w:val="00356A4A"/>
    <w:rsid w:val="00374349"/>
    <w:rsid w:val="003A02AA"/>
    <w:rsid w:val="004022DB"/>
    <w:rsid w:val="0045694D"/>
    <w:rsid w:val="0045796C"/>
    <w:rsid w:val="0049467E"/>
    <w:rsid w:val="004A5D20"/>
    <w:rsid w:val="004C46A1"/>
    <w:rsid w:val="004F2C90"/>
    <w:rsid w:val="005E1B34"/>
    <w:rsid w:val="005E345E"/>
    <w:rsid w:val="00601FA8"/>
    <w:rsid w:val="0061247F"/>
    <w:rsid w:val="00617D80"/>
    <w:rsid w:val="006239B9"/>
    <w:rsid w:val="00634F1D"/>
    <w:rsid w:val="0064736F"/>
    <w:rsid w:val="006D5B19"/>
    <w:rsid w:val="006F0C30"/>
    <w:rsid w:val="0070337C"/>
    <w:rsid w:val="00765E4F"/>
    <w:rsid w:val="007758DA"/>
    <w:rsid w:val="007A15AF"/>
    <w:rsid w:val="007A2445"/>
    <w:rsid w:val="007F3934"/>
    <w:rsid w:val="007F6772"/>
    <w:rsid w:val="0081436B"/>
    <w:rsid w:val="00830819"/>
    <w:rsid w:val="008B061B"/>
    <w:rsid w:val="008B4056"/>
    <w:rsid w:val="00975C85"/>
    <w:rsid w:val="009A6A5C"/>
    <w:rsid w:val="009E6112"/>
    <w:rsid w:val="00A03A7E"/>
    <w:rsid w:val="00A2577D"/>
    <w:rsid w:val="00A41DAB"/>
    <w:rsid w:val="00A47C2A"/>
    <w:rsid w:val="00AA60FA"/>
    <w:rsid w:val="00AB441C"/>
    <w:rsid w:val="00AD7038"/>
    <w:rsid w:val="00B10F5F"/>
    <w:rsid w:val="00B125CE"/>
    <w:rsid w:val="00B132D5"/>
    <w:rsid w:val="00B1761F"/>
    <w:rsid w:val="00B45155"/>
    <w:rsid w:val="00BC232F"/>
    <w:rsid w:val="00BD4288"/>
    <w:rsid w:val="00BE5404"/>
    <w:rsid w:val="00BF19BE"/>
    <w:rsid w:val="00C12742"/>
    <w:rsid w:val="00C52A82"/>
    <w:rsid w:val="00C544BA"/>
    <w:rsid w:val="00C6483E"/>
    <w:rsid w:val="00C662C8"/>
    <w:rsid w:val="00C95B6D"/>
    <w:rsid w:val="00CA034C"/>
    <w:rsid w:val="00CE3A69"/>
    <w:rsid w:val="00D0080A"/>
    <w:rsid w:val="00D15B6E"/>
    <w:rsid w:val="00D241D1"/>
    <w:rsid w:val="00D65794"/>
    <w:rsid w:val="00D95BEF"/>
    <w:rsid w:val="00DF3ABA"/>
    <w:rsid w:val="00DF638F"/>
    <w:rsid w:val="00E120A2"/>
    <w:rsid w:val="00E633C0"/>
    <w:rsid w:val="00E738D1"/>
    <w:rsid w:val="00E77686"/>
    <w:rsid w:val="00E9198D"/>
    <w:rsid w:val="00EF6EE1"/>
    <w:rsid w:val="00F06127"/>
    <w:rsid w:val="00F06B7F"/>
    <w:rsid w:val="00F25AE3"/>
    <w:rsid w:val="00FF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601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1FA8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601F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01FA8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2015-07-02T23:03:00Z</dcterms:created>
  <dcterms:modified xsi:type="dcterms:W3CDTF">2015-07-02T23:03:00Z</dcterms:modified>
</cp:coreProperties>
</file>